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4D368" w14:textId="2B0766C9" w:rsidR="00DA0C64" w:rsidRPr="00815A63" w:rsidRDefault="00DA0C64" w:rsidP="00DA0C64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Ustroń, </w:t>
      </w:r>
      <w:r w:rsidR="001D2E94" w:rsidRPr="001D2E94">
        <w:rPr>
          <w:rFonts w:ascii="Arial" w:hAnsi="Arial" w:cs="Arial"/>
          <w:sz w:val="24"/>
          <w:szCs w:val="24"/>
        </w:rPr>
        <w:t>1</w:t>
      </w:r>
      <w:r w:rsidR="00F12CF7">
        <w:rPr>
          <w:rFonts w:ascii="Arial" w:hAnsi="Arial" w:cs="Arial"/>
          <w:sz w:val="24"/>
          <w:szCs w:val="24"/>
        </w:rPr>
        <w:t>3</w:t>
      </w:r>
      <w:r w:rsidR="001D2E94" w:rsidRPr="001D2E94">
        <w:rPr>
          <w:rFonts w:ascii="Arial" w:hAnsi="Arial" w:cs="Arial"/>
          <w:sz w:val="24"/>
          <w:szCs w:val="24"/>
        </w:rPr>
        <w:t>.04</w:t>
      </w:r>
      <w:r w:rsidRPr="001D2E94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2023</w:t>
      </w:r>
    </w:p>
    <w:p w14:paraId="0794D369" w14:textId="0A0E7B49" w:rsidR="00DA0C64" w:rsidRPr="00815A63" w:rsidRDefault="00F12CF7" w:rsidP="00DA0C64">
      <w:pPr>
        <w:jc w:val="center"/>
        <w:rPr>
          <w:rFonts w:ascii="Arial" w:hAnsi="Arial" w:cs="Arial"/>
          <w:b/>
          <w:sz w:val="34"/>
          <w:szCs w:val="34"/>
        </w:rPr>
      </w:pPr>
      <w:r w:rsidRPr="00F12CF7">
        <w:rPr>
          <w:rFonts w:ascii="Arial" w:hAnsi="Arial" w:cs="Arial"/>
          <w:b/>
          <w:sz w:val="34"/>
          <w:szCs w:val="34"/>
        </w:rPr>
        <w:t>GK Forge LOTTO Rally Team rozpoczyna sezon od Rajdu Świdnickiego</w:t>
      </w:r>
    </w:p>
    <w:p w14:paraId="0794D36A" w14:textId="689C450E" w:rsidR="00DA0C64" w:rsidRDefault="00F12CF7" w:rsidP="00DA0C64">
      <w:pPr>
        <w:jc w:val="both"/>
        <w:rPr>
          <w:rFonts w:ascii="Arial" w:hAnsi="Arial" w:cs="Arial"/>
          <w:b/>
          <w:sz w:val="24"/>
          <w:szCs w:val="24"/>
        </w:rPr>
      </w:pPr>
      <w:r w:rsidRPr="00F12CF7">
        <w:rPr>
          <w:rFonts w:ascii="Arial" w:hAnsi="Arial" w:cs="Arial"/>
          <w:b/>
          <w:sz w:val="24"/>
          <w:szCs w:val="24"/>
        </w:rPr>
        <w:t>Jesteśmy coraz bliżej otwarcia sezonu Rajdowych Samochodowych Mistrzostw Polski 2023. Pierwszą rundą tradycyjnie będzie Rajd Świdnicki. Na Dolnym Śląsku podczas inauguracji sezonu nie może zabraknąć Jarosława i Marcina Szejów. Załoga GK Forge LOTTO Rally Team będzie chciała w najlepszy możliwy sposób rozpocząć kampanię 2023.</w:t>
      </w:r>
    </w:p>
    <w:p w14:paraId="2A4CA87C" w14:textId="77777777" w:rsidR="00F12CF7" w:rsidRPr="00F12CF7" w:rsidRDefault="00F12CF7" w:rsidP="00F12CF7">
      <w:pPr>
        <w:jc w:val="both"/>
        <w:rPr>
          <w:rFonts w:ascii="Arial" w:hAnsi="Arial" w:cs="Arial"/>
          <w:sz w:val="24"/>
          <w:szCs w:val="24"/>
        </w:rPr>
      </w:pPr>
      <w:r w:rsidRPr="00F12CF7">
        <w:rPr>
          <w:rFonts w:ascii="Arial" w:hAnsi="Arial" w:cs="Arial"/>
          <w:sz w:val="24"/>
          <w:szCs w:val="24"/>
        </w:rPr>
        <w:t xml:space="preserve">Sezon Rajdowych Samochodowych Mistrzostw Polski 2023 rozpocznie się od 51. Rajdu Świdnickiego. Dolnośląski klasyk odbędzie się w dniach 21-23 kwietnia, a więc w swoim tradycyjnym, wiosennym terminie. </w:t>
      </w:r>
    </w:p>
    <w:p w14:paraId="59E872B0" w14:textId="4B87863D" w:rsidR="00F12CF7" w:rsidRPr="00F12CF7" w:rsidRDefault="00F12CF7" w:rsidP="00F12CF7">
      <w:pPr>
        <w:jc w:val="both"/>
        <w:rPr>
          <w:rFonts w:ascii="Arial" w:hAnsi="Arial" w:cs="Arial"/>
          <w:sz w:val="24"/>
          <w:szCs w:val="24"/>
        </w:rPr>
      </w:pPr>
      <w:r w:rsidRPr="00F12CF7">
        <w:rPr>
          <w:rFonts w:ascii="Arial" w:hAnsi="Arial" w:cs="Arial"/>
          <w:sz w:val="24"/>
          <w:szCs w:val="24"/>
        </w:rPr>
        <w:t xml:space="preserve">Na zawodników czeka </w:t>
      </w:r>
      <w:r>
        <w:rPr>
          <w:rFonts w:ascii="Arial" w:hAnsi="Arial" w:cs="Arial"/>
          <w:sz w:val="24"/>
          <w:szCs w:val="24"/>
        </w:rPr>
        <w:t xml:space="preserve">13 odcinków specjalnych o łącznej długości ponad 130 kilometrów. Zmagania rozpoczną się w sobotę, 22 kwietnia od prób </w:t>
      </w:r>
      <w:r>
        <w:rPr>
          <w:rFonts w:ascii="Arial" w:hAnsi="Arial" w:cs="Arial"/>
          <w:i/>
          <w:sz w:val="24"/>
          <w:szCs w:val="24"/>
        </w:rPr>
        <w:t>Świdnica</w:t>
      </w:r>
      <w:r w:rsidRPr="00F12CF7">
        <w:rPr>
          <w:rFonts w:ascii="Arial" w:hAnsi="Arial" w:cs="Arial"/>
          <w:i/>
          <w:sz w:val="24"/>
          <w:szCs w:val="24"/>
        </w:rPr>
        <w:t xml:space="preserve"> - Fundusz Rejonu Wałbrzyskiego</w:t>
      </w:r>
      <w:r>
        <w:rPr>
          <w:rFonts w:ascii="Arial" w:hAnsi="Arial" w:cs="Arial"/>
          <w:sz w:val="24"/>
          <w:szCs w:val="24"/>
        </w:rPr>
        <w:t xml:space="preserve">, </w:t>
      </w:r>
      <w:r w:rsidRPr="00F12CF7">
        <w:rPr>
          <w:rFonts w:ascii="Arial" w:hAnsi="Arial" w:cs="Arial"/>
          <w:i/>
          <w:sz w:val="24"/>
          <w:szCs w:val="24"/>
        </w:rPr>
        <w:t>Świdnica - Dziećmorowice - Puchar Dziećmorowic</w:t>
      </w:r>
      <w:r>
        <w:rPr>
          <w:rFonts w:ascii="Arial" w:hAnsi="Arial" w:cs="Arial"/>
          <w:sz w:val="24"/>
          <w:szCs w:val="24"/>
        </w:rPr>
        <w:t xml:space="preserve"> oraz </w:t>
      </w:r>
      <w:r w:rsidRPr="00F12CF7">
        <w:rPr>
          <w:rFonts w:ascii="Arial" w:hAnsi="Arial" w:cs="Arial"/>
          <w:i/>
          <w:sz w:val="24"/>
          <w:szCs w:val="24"/>
        </w:rPr>
        <w:t>Walim – Rościszów</w:t>
      </w:r>
      <w:r>
        <w:rPr>
          <w:rFonts w:ascii="Arial" w:hAnsi="Arial" w:cs="Arial"/>
          <w:sz w:val="24"/>
          <w:szCs w:val="24"/>
        </w:rPr>
        <w:t xml:space="preserve">. W niedzielę, 23 kwietnia, zawodnicy trzykrotnie pokonają oesy </w:t>
      </w:r>
      <w:r w:rsidRPr="00F12CF7">
        <w:rPr>
          <w:rFonts w:ascii="Arial" w:hAnsi="Arial" w:cs="Arial"/>
          <w:i/>
          <w:sz w:val="24"/>
          <w:szCs w:val="24"/>
        </w:rPr>
        <w:t>Ludwikowice – Kamionki</w:t>
      </w:r>
      <w:r>
        <w:rPr>
          <w:rFonts w:ascii="Arial" w:hAnsi="Arial" w:cs="Arial"/>
          <w:sz w:val="24"/>
          <w:szCs w:val="24"/>
        </w:rPr>
        <w:t xml:space="preserve">, </w:t>
      </w:r>
      <w:r w:rsidRPr="00F12CF7">
        <w:rPr>
          <w:rFonts w:ascii="Arial" w:hAnsi="Arial" w:cs="Arial"/>
          <w:i/>
          <w:sz w:val="24"/>
          <w:szCs w:val="24"/>
        </w:rPr>
        <w:t>Rościszów – Walim</w:t>
      </w:r>
      <w:r>
        <w:rPr>
          <w:rFonts w:ascii="Arial" w:hAnsi="Arial" w:cs="Arial"/>
          <w:sz w:val="24"/>
          <w:szCs w:val="24"/>
        </w:rPr>
        <w:t xml:space="preserve"> oraz </w:t>
      </w:r>
      <w:r w:rsidRPr="00F12CF7">
        <w:rPr>
          <w:rFonts w:ascii="Arial" w:hAnsi="Arial" w:cs="Arial"/>
          <w:i/>
          <w:sz w:val="24"/>
          <w:szCs w:val="24"/>
        </w:rPr>
        <w:t>Dziećmorowice – Świdnica</w:t>
      </w:r>
      <w:r>
        <w:rPr>
          <w:rFonts w:ascii="Arial" w:hAnsi="Arial" w:cs="Arial"/>
          <w:sz w:val="24"/>
          <w:szCs w:val="24"/>
        </w:rPr>
        <w:t>.</w:t>
      </w:r>
    </w:p>
    <w:p w14:paraId="0794D36D" w14:textId="4E122A5D" w:rsidR="00DA0C64" w:rsidRPr="00C57E3A" w:rsidRDefault="00F12CF7" w:rsidP="00F12CF7">
      <w:pPr>
        <w:jc w:val="both"/>
        <w:rPr>
          <w:rFonts w:ascii="Arial" w:hAnsi="Arial" w:cs="Arial"/>
          <w:sz w:val="24"/>
          <w:szCs w:val="24"/>
        </w:rPr>
      </w:pPr>
      <w:r w:rsidRPr="00F12CF7">
        <w:rPr>
          <w:rFonts w:ascii="Arial" w:hAnsi="Arial" w:cs="Arial"/>
          <w:sz w:val="24"/>
          <w:szCs w:val="24"/>
        </w:rPr>
        <w:t xml:space="preserve">W imprezie nie może zabraknąć Jarosława i Marcina Szejów. Załoga GK Forge LOTTO Rally Team ma bardzo miłe wspomnienia ze Świdnicy. W sezonie 2020 Szejowie wygrali ten rajd w klasie Open 4WD, zapewniając sobie jednocześnie tytuł mistrzów Polski w tejże klasie. W ubiegłorocznej edycji po zaciętej walce Szejowie uplasowali się w Świdnicy na 4. miejscu, wygrywając po drodze dwa odcinki specjalne, w tym legendarny </w:t>
      </w:r>
      <w:r w:rsidRPr="00F12CF7">
        <w:rPr>
          <w:rFonts w:ascii="Arial" w:hAnsi="Arial" w:cs="Arial"/>
          <w:i/>
          <w:sz w:val="24"/>
          <w:szCs w:val="24"/>
        </w:rPr>
        <w:t>Rościszów – Walim</w:t>
      </w:r>
      <w:r w:rsidRPr="00F12CF7">
        <w:rPr>
          <w:rFonts w:ascii="Arial" w:hAnsi="Arial" w:cs="Arial"/>
          <w:sz w:val="24"/>
          <w:szCs w:val="24"/>
        </w:rPr>
        <w:t xml:space="preserve"> oraz prowadząc w klasyfikacji generalnej rajdu.</w:t>
      </w:r>
    </w:p>
    <w:p w14:paraId="0794D36E" w14:textId="29F00A6D" w:rsidR="00EE3EA9" w:rsidRDefault="00DA0C64" w:rsidP="00F13A36">
      <w:pPr>
        <w:jc w:val="both"/>
        <w:rPr>
          <w:rFonts w:ascii="Arial" w:hAnsi="Arial" w:cs="Arial"/>
          <w:i/>
          <w:sz w:val="24"/>
          <w:szCs w:val="24"/>
        </w:rPr>
      </w:pPr>
      <w:r w:rsidRPr="00815A63">
        <w:rPr>
          <w:rFonts w:ascii="Arial" w:hAnsi="Arial" w:cs="Arial"/>
          <w:b/>
          <w:sz w:val="24"/>
          <w:szCs w:val="24"/>
        </w:rPr>
        <w:t>Jarosław Szeja:</w:t>
      </w:r>
      <w:r w:rsidRPr="00815A63">
        <w:rPr>
          <w:rFonts w:ascii="Arial" w:hAnsi="Arial" w:cs="Arial"/>
          <w:sz w:val="24"/>
          <w:szCs w:val="24"/>
        </w:rPr>
        <w:t xml:space="preserve"> </w:t>
      </w:r>
      <w:r w:rsidR="00F12CF7" w:rsidRPr="00F12CF7">
        <w:rPr>
          <w:rFonts w:ascii="Arial" w:hAnsi="Arial" w:cs="Arial"/>
          <w:i/>
          <w:sz w:val="24"/>
          <w:szCs w:val="24"/>
        </w:rPr>
        <w:t xml:space="preserve">- Bardzo długo czekałem na start sezonu 2023. W tym roku mamy nadzieję dumnie reprezentować barwy naszego nowego zespołu GK Forge LOTTO </w:t>
      </w:r>
      <w:bookmarkStart w:id="0" w:name="_GoBack"/>
      <w:bookmarkEnd w:id="0"/>
      <w:r w:rsidR="00F12CF7" w:rsidRPr="00F12CF7">
        <w:rPr>
          <w:rFonts w:ascii="Arial" w:hAnsi="Arial" w:cs="Arial"/>
          <w:i/>
          <w:sz w:val="24"/>
          <w:szCs w:val="24"/>
        </w:rPr>
        <w:t>Rally Team. Na początek wystartujemy w 51. Rajdzie Świdnickim. Dolnośląski klasyk zawsze jest sporym wyzwaniem. Wiosenna aura potrafi zaskoczyć i tak naprawdę nigdy nie wiemy, jakich warunków możemy się spodziewać w Górach Sowich i okolicach. Pogoda może się tam zmienić w ułamku sekundy. Mamy jednak z tym rajdem dobre wspomnienia. Wiemy, jak tam wygrywać – tam zdobyliśmy tytuł mistrzów Polski w klasie Open 4WD. W poprzednim sezonie pokazaliśmy, że dobrze się czujemy w Świdnicy i okolicy, więc mam nadzieję na walkę o podium!</w:t>
      </w:r>
    </w:p>
    <w:p w14:paraId="579C3A73" w14:textId="77777777" w:rsidR="00F12CF7" w:rsidRDefault="00F12CF7" w:rsidP="00F13A36">
      <w:pPr>
        <w:jc w:val="both"/>
        <w:rPr>
          <w:rFonts w:ascii="Arial" w:hAnsi="Arial" w:cs="Arial"/>
          <w:i/>
          <w:sz w:val="24"/>
          <w:szCs w:val="24"/>
        </w:rPr>
      </w:pPr>
    </w:p>
    <w:p w14:paraId="1F7B2C0A" w14:textId="77777777" w:rsidR="00F12CF7" w:rsidRDefault="00F12CF7" w:rsidP="00F13A36">
      <w:pPr>
        <w:jc w:val="both"/>
        <w:rPr>
          <w:rFonts w:ascii="Arial" w:hAnsi="Arial" w:cs="Arial"/>
          <w:i/>
          <w:sz w:val="24"/>
          <w:szCs w:val="24"/>
        </w:rPr>
      </w:pPr>
    </w:p>
    <w:p w14:paraId="53554270" w14:textId="7C58EDA5" w:rsidR="00F12CF7" w:rsidRPr="00F12CF7" w:rsidRDefault="00F12CF7" w:rsidP="00F12CF7">
      <w:pPr>
        <w:spacing w:after="0"/>
        <w:jc w:val="both"/>
        <w:rPr>
          <w:rFonts w:ascii="Arial" w:hAnsi="Arial" w:cs="Arial"/>
          <w:b/>
          <w:sz w:val="28"/>
          <w:szCs w:val="24"/>
        </w:rPr>
      </w:pPr>
      <w:r w:rsidRPr="00F12CF7">
        <w:rPr>
          <w:rFonts w:ascii="Arial" w:hAnsi="Arial" w:cs="Arial"/>
          <w:b/>
          <w:sz w:val="28"/>
          <w:szCs w:val="24"/>
        </w:rPr>
        <w:lastRenderedPageBreak/>
        <w:t>Harmonogram 51. Rajdu Świdnickiego:</w:t>
      </w:r>
    </w:p>
    <w:p w14:paraId="4CF0FC96" w14:textId="5416DD09" w:rsidR="00F12CF7" w:rsidRPr="00F12CF7" w:rsidRDefault="00F12CF7" w:rsidP="00F12CF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12CF7">
        <w:rPr>
          <w:rFonts w:ascii="Arial" w:hAnsi="Arial" w:cs="Arial"/>
          <w:b/>
          <w:sz w:val="24"/>
          <w:szCs w:val="24"/>
        </w:rPr>
        <w:t>Sobota, 22 kwietnia</w:t>
      </w:r>
    </w:p>
    <w:p w14:paraId="5D995E72" w14:textId="2FD916C3" w:rsidR="00F12CF7" w:rsidRPr="00F12CF7" w:rsidRDefault="00F12CF7" w:rsidP="00F12CF7">
      <w:pPr>
        <w:spacing w:after="0"/>
        <w:jc w:val="both"/>
        <w:rPr>
          <w:rFonts w:ascii="Arial" w:hAnsi="Arial" w:cs="Arial"/>
          <w:sz w:val="24"/>
          <w:szCs w:val="24"/>
        </w:rPr>
      </w:pPr>
      <w:r w:rsidRPr="00F12CF7">
        <w:rPr>
          <w:rFonts w:ascii="Arial" w:hAnsi="Arial" w:cs="Arial"/>
          <w:sz w:val="24"/>
          <w:szCs w:val="24"/>
        </w:rPr>
        <w:t>9:00</w:t>
      </w:r>
      <w:r>
        <w:rPr>
          <w:rFonts w:ascii="Arial" w:hAnsi="Arial" w:cs="Arial"/>
          <w:sz w:val="24"/>
          <w:szCs w:val="24"/>
        </w:rPr>
        <w:t xml:space="preserve"> Odcinek T</w:t>
      </w:r>
      <w:r w:rsidRPr="00F12CF7">
        <w:rPr>
          <w:rFonts w:ascii="Arial" w:hAnsi="Arial" w:cs="Arial"/>
          <w:sz w:val="24"/>
          <w:szCs w:val="24"/>
        </w:rPr>
        <w:t>estowy (6,9 km)</w:t>
      </w:r>
    </w:p>
    <w:p w14:paraId="5FC92702" w14:textId="791C3142" w:rsidR="00F12CF7" w:rsidRPr="00F12CF7" w:rsidRDefault="00F12CF7" w:rsidP="00F12CF7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F12CF7">
        <w:rPr>
          <w:rFonts w:ascii="Arial" w:hAnsi="Arial" w:cs="Arial"/>
          <w:i/>
          <w:sz w:val="24"/>
          <w:szCs w:val="24"/>
        </w:rPr>
        <w:t>14:30 Ceremonia Startu (Stadion OSiR, Świdnica)</w:t>
      </w:r>
    </w:p>
    <w:p w14:paraId="42EA71A3" w14:textId="3A843878" w:rsidR="00F12CF7" w:rsidRPr="00F12CF7" w:rsidRDefault="00F12CF7" w:rsidP="00F12CF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16:00 OS1</w:t>
      </w:r>
      <w:r w:rsidRPr="00F12CF7">
        <w:rPr>
          <w:rFonts w:ascii="Arial" w:hAnsi="Arial" w:cs="Arial"/>
          <w:sz w:val="24"/>
          <w:szCs w:val="24"/>
        </w:rPr>
        <w:t xml:space="preserve"> Świdnica – Fundusz Regionu Wałbrzyskiego (3,1</w:t>
      </w:r>
      <w:r>
        <w:rPr>
          <w:rFonts w:ascii="Arial" w:hAnsi="Arial" w:cs="Arial"/>
          <w:sz w:val="24"/>
          <w:szCs w:val="24"/>
        </w:rPr>
        <w:t>0</w:t>
      </w:r>
      <w:r w:rsidRPr="00F12CF7">
        <w:rPr>
          <w:rFonts w:ascii="Arial" w:hAnsi="Arial" w:cs="Arial"/>
          <w:sz w:val="24"/>
          <w:szCs w:val="24"/>
        </w:rPr>
        <w:t xml:space="preserve"> km)</w:t>
      </w:r>
    </w:p>
    <w:p w14:paraId="371641FF" w14:textId="7D7738AB" w:rsidR="00F12CF7" w:rsidRPr="00F12CF7" w:rsidRDefault="00F12CF7" w:rsidP="00F12CF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16:20 OS2</w:t>
      </w:r>
      <w:r w:rsidRPr="00F12CF7">
        <w:rPr>
          <w:rFonts w:ascii="Arial" w:hAnsi="Arial" w:cs="Arial"/>
          <w:sz w:val="24"/>
          <w:szCs w:val="24"/>
        </w:rPr>
        <w:t xml:space="preserve"> Świdnica – Dziećmorowice - Puchar Dziećmoro</w:t>
      </w:r>
      <w:r>
        <w:rPr>
          <w:rFonts w:ascii="Arial" w:hAnsi="Arial" w:cs="Arial"/>
          <w:sz w:val="24"/>
          <w:szCs w:val="24"/>
        </w:rPr>
        <w:t>wic</w:t>
      </w:r>
      <w:r w:rsidRPr="00F12CF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F12CF7">
        <w:rPr>
          <w:rFonts w:ascii="Arial" w:hAnsi="Arial" w:cs="Arial"/>
          <w:sz w:val="24"/>
          <w:szCs w:val="24"/>
        </w:rPr>
        <w:t>12,4</w:t>
      </w:r>
      <w:r>
        <w:rPr>
          <w:rFonts w:ascii="Arial" w:hAnsi="Arial" w:cs="Arial"/>
          <w:sz w:val="24"/>
          <w:szCs w:val="24"/>
        </w:rPr>
        <w:t>0</w:t>
      </w:r>
      <w:r w:rsidRPr="00F12CF7">
        <w:rPr>
          <w:rFonts w:ascii="Arial" w:hAnsi="Arial" w:cs="Arial"/>
          <w:sz w:val="24"/>
          <w:szCs w:val="24"/>
        </w:rPr>
        <w:t xml:space="preserve"> km)</w:t>
      </w:r>
    </w:p>
    <w:p w14:paraId="6BEEADEC" w14:textId="5E613BCA" w:rsidR="00F12CF7" w:rsidRPr="00F12CF7" w:rsidRDefault="00F12CF7" w:rsidP="00F12CF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17:00 OS3</w:t>
      </w:r>
      <w:r w:rsidRPr="00F12CF7">
        <w:rPr>
          <w:rFonts w:ascii="Arial" w:hAnsi="Arial" w:cs="Arial"/>
          <w:sz w:val="24"/>
          <w:szCs w:val="24"/>
        </w:rPr>
        <w:t xml:space="preserve"> Walim – Rościszów (8,85 km)</w:t>
      </w:r>
    </w:p>
    <w:p w14:paraId="3E933237" w14:textId="7E8C1773" w:rsidR="00F12CF7" w:rsidRPr="00F12CF7" w:rsidRDefault="00F12CF7" w:rsidP="00F12CF7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F12CF7">
        <w:rPr>
          <w:rFonts w:ascii="Arial" w:hAnsi="Arial" w:cs="Arial"/>
          <w:i/>
          <w:sz w:val="24"/>
          <w:szCs w:val="24"/>
        </w:rPr>
        <w:t>18:27 Serwis A Stadion OSiR, Świdnica (30 min)</w:t>
      </w:r>
    </w:p>
    <w:p w14:paraId="2FFA4F02" w14:textId="3CA8183F" w:rsidR="00F12CF7" w:rsidRPr="00F12CF7" w:rsidRDefault="00F12CF7" w:rsidP="00F12CF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19:00 OS4</w:t>
      </w:r>
      <w:r w:rsidRPr="00F12CF7">
        <w:rPr>
          <w:rFonts w:ascii="Arial" w:hAnsi="Arial" w:cs="Arial"/>
          <w:sz w:val="24"/>
          <w:szCs w:val="24"/>
        </w:rPr>
        <w:t xml:space="preserve"> Świdnica – Fundusz Regionu Wałbrzyskiego (3,1</w:t>
      </w:r>
      <w:r>
        <w:rPr>
          <w:rFonts w:ascii="Arial" w:hAnsi="Arial" w:cs="Arial"/>
          <w:sz w:val="24"/>
          <w:szCs w:val="24"/>
        </w:rPr>
        <w:t>0</w:t>
      </w:r>
      <w:r w:rsidRPr="00F12CF7">
        <w:rPr>
          <w:rFonts w:ascii="Arial" w:hAnsi="Arial" w:cs="Arial"/>
          <w:sz w:val="24"/>
          <w:szCs w:val="24"/>
        </w:rPr>
        <w:t xml:space="preserve"> km)</w:t>
      </w:r>
    </w:p>
    <w:p w14:paraId="30B5D033" w14:textId="600B9D8E" w:rsidR="00F12CF7" w:rsidRPr="00F12CF7" w:rsidRDefault="00F12CF7" w:rsidP="00F12CF7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F12CF7">
        <w:rPr>
          <w:rFonts w:ascii="Arial" w:hAnsi="Arial" w:cs="Arial"/>
          <w:i/>
          <w:sz w:val="24"/>
          <w:szCs w:val="24"/>
        </w:rPr>
        <w:t>19:15 Serwis B Stadion OSiR, Świdnica (45 min)</w:t>
      </w:r>
    </w:p>
    <w:p w14:paraId="4A011183" w14:textId="17B6FE62" w:rsidR="00F12CF7" w:rsidRPr="00F12CF7" w:rsidRDefault="00F12CF7" w:rsidP="00F12CF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12CF7">
        <w:rPr>
          <w:rFonts w:ascii="Arial" w:hAnsi="Arial" w:cs="Arial"/>
          <w:b/>
          <w:sz w:val="24"/>
          <w:szCs w:val="24"/>
        </w:rPr>
        <w:t>Niedziela, 23 kwietnia</w:t>
      </w:r>
    </w:p>
    <w:p w14:paraId="2609B864" w14:textId="00DDF8E0" w:rsidR="00F12CF7" w:rsidRPr="00F12CF7" w:rsidRDefault="00F12CF7" w:rsidP="00F12CF7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F12CF7">
        <w:rPr>
          <w:rFonts w:ascii="Arial" w:hAnsi="Arial" w:cs="Arial"/>
          <w:i/>
          <w:sz w:val="24"/>
          <w:szCs w:val="24"/>
        </w:rPr>
        <w:t>7:00 Serwis C Stadion OSiR, Świdnica (15 min)</w:t>
      </w:r>
    </w:p>
    <w:p w14:paraId="5DF39A16" w14:textId="0DC36B49" w:rsidR="00F12CF7" w:rsidRPr="00F12CF7" w:rsidRDefault="004F243A" w:rsidP="00F12CF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8:18 OS5</w:t>
      </w:r>
      <w:r w:rsidR="00F12CF7" w:rsidRPr="00F12CF7">
        <w:rPr>
          <w:rFonts w:ascii="Arial" w:hAnsi="Arial" w:cs="Arial"/>
          <w:sz w:val="24"/>
          <w:szCs w:val="24"/>
        </w:rPr>
        <w:t xml:space="preserve"> Ludwikowice – Kamionki (14,1</w:t>
      </w:r>
      <w:r>
        <w:rPr>
          <w:rFonts w:ascii="Arial" w:hAnsi="Arial" w:cs="Arial"/>
          <w:sz w:val="24"/>
          <w:szCs w:val="24"/>
        </w:rPr>
        <w:t>0</w:t>
      </w:r>
      <w:r w:rsidR="00F12CF7" w:rsidRPr="00F12CF7">
        <w:rPr>
          <w:rFonts w:ascii="Arial" w:hAnsi="Arial" w:cs="Arial"/>
          <w:sz w:val="24"/>
          <w:szCs w:val="24"/>
        </w:rPr>
        <w:t xml:space="preserve"> km)</w:t>
      </w:r>
    </w:p>
    <w:p w14:paraId="656B1BF3" w14:textId="48ECB2E3" w:rsidR="00F12CF7" w:rsidRPr="00F12CF7" w:rsidRDefault="004F243A" w:rsidP="00F12CF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9:02 OS6</w:t>
      </w:r>
      <w:r w:rsidR="00F12CF7" w:rsidRPr="00F12CF7">
        <w:rPr>
          <w:rFonts w:ascii="Arial" w:hAnsi="Arial" w:cs="Arial"/>
          <w:sz w:val="24"/>
          <w:szCs w:val="24"/>
        </w:rPr>
        <w:t xml:space="preserve"> Rościszów – Walim (8,45 km)</w:t>
      </w:r>
    </w:p>
    <w:p w14:paraId="591C30F0" w14:textId="1CF786BF" w:rsidR="00F12CF7" w:rsidRPr="00F12CF7" w:rsidRDefault="004F243A" w:rsidP="00F12CF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9:36 OS7</w:t>
      </w:r>
      <w:r w:rsidR="00F12CF7" w:rsidRPr="00F12CF7">
        <w:rPr>
          <w:rFonts w:ascii="Arial" w:hAnsi="Arial" w:cs="Arial"/>
          <w:sz w:val="24"/>
          <w:szCs w:val="24"/>
        </w:rPr>
        <w:t xml:space="preserve"> Dziećmorowice – Świdnica (12,5</w:t>
      </w:r>
      <w:r>
        <w:rPr>
          <w:rFonts w:ascii="Arial" w:hAnsi="Arial" w:cs="Arial"/>
          <w:sz w:val="24"/>
          <w:szCs w:val="24"/>
        </w:rPr>
        <w:t>0</w:t>
      </w:r>
      <w:r w:rsidR="00F12CF7" w:rsidRPr="00F12CF7">
        <w:rPr>
          <w:rFonts w:ascii="Arial" w:hAnsi="Arial" w:cs="Arial"/>
          <w:sz w:val="24"/>
          <w:szCs w:val="24"/>
        </w:rPr>
        <w:t xml:space="preserve"> km)</w:t>
      </w:r>
    </w:p>
    <w:p w14:paraId="298E441A" w14:textId="39557B98" w:rsidR="00F12CF7" w:rsidRPr="00F12CF7" w:rsidRDefault="00F12CF7" w:rsidP="00F12CF7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F12CF7">
        <w:rPr>
          <w:rFonts w:ascii="Arial" w:hAnsi="Arial" w:cs="Arial"/>
          <w:i/>
          <w:sz w:val="24"/>
          <w:szCs w:val="24"/>
        </w:rPr>
        <w:t>10:13 Serwis D Stadion OSiR, Świdnica (30 min)</w:t>
      </w:r>
    </w:p>
    <w:p w14:paraId="51D755E9" w14:textId="5EF8FBD7" w:rsidR="00F12CF7" w:rsidRPr="00F12CF7" w:rsidRDefault="004F243A" w:rsidP="00F12CF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11:46 OS8</w:t>
      </w:r>
      <w:r w:rsidR="00F12CF7" w:rsidRPr="00F12CF7">
        <w:rPr>
          <w:rFonts w:ascii="Arial" w:hAnsi="Arial" w:cs="Arial"/>
          <w:sz w:val="24"/>
          <w:szCs w:val="24"/>
        </w:rPr>
        <w:t xml:space="preserve"> Ludwikowice – Kamionki (14,1</w:t>
      </w:r>
      <w:r>
        <w:rPr>
          <w:rFonts w:ascii="Arial" w:hAnsi="Arial" w:cs="Arial"/>
          <w:sz w:val="24"/>
          <w:szCs w:val="24"/>
        </w:rPr>
        <w:t>0</w:t>
      </w:r>
      <w:r w:rsidR="00F12CF7" w:rsidRPr="00F12CF7">
        <w:rPr>
          <w:rFonts w:ascii="Arial" w:hAnsi="Arial" w:cs="Arial"/>
          <w:sz w:val="24"/>
          <w:szCs w:val="24"/>
        </w:rPr>
        <w:t xml:space="preserve"> km)</w:t>
      </w:r>
    </w:p>
    <w:p w14:paraId="4D07BBE3" w14:textId="4A6E5E0B" w:rsidR="00F12CF7" w:rsidRPr="00F12CF7" w:rsidRDefault="004F243A" w:rsidP="00F12CF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12:30 OS9</w:t>
      </w:r>
      <w:r w:rsidR="00F12CF7" w:rsidRPr="00F12CF7">
        <w:rPr>
          <w:rFonts w:ascii="Arial" w:hAnsi="Arial" w:cs="Arial"/>
          <w:sz w:val="24"/>
          <w:szCs w:val="24"/>
        </w:rPr>
        <w:t xml:space="preserve"> Rościszów – Walim (8,45 km)</w:t>
      </w:r>
    </w:p>
    <w:p w14:paraId="3CBFD10D" w14:textId="10E258A0" w:rsidR="00F12CF7" w:rsidRPr="00F12CF7" w:rsidRDefault="004F243A" w:rsidP="00F12CF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13:04 OS10</w:t>
      </w:r>
      <w:r w:rsidR="00F12CF7" w:rsidRPr="00F12CF7">
        <w:rPr>
          <w:rFonts w:ascii="Arial" w:hAnsi="Arial" w:cs="Arial"/>
          <w:sz w:val="24"/>
          <w:szCs w:val="24"/>
        </w:rPr>
        <w:t xml:space="preserve"> Dziećmorowice – Świdnica (12,5</w:t>
      </w:r>
      <w:r>
        <w:rPr>
          <w:rFonts w:ascii="Arial" w:hAnsi="Arial" w:cs="Arial"/>
          <w:sz w:val="24"/>
          <w:szCs w:val="24"/>
        </w:rPr>
        <w:t>0</w:t>
      </w:r>
      <w:r w:rsidR="00F12CF7" w:rsidRPr="00F12CF7">
        <w:rPr>
          <w:rFonts w:ascii="Arial" w:hAnsi="Arial" w:cs="Arial"/>
          <w:sz w:val="24"/>
          <w:szCs w:val="24"/>
        </w:rPr>
        <w:t xml:space="preserve"> km)</w:t>
      </w:r>
    </w:p>
    <w:p w14:paraId="25C3B48B" w14:textId="079D610A" w:rsidR="00F12CF7" w:rsidRPr="00F12CF7" w:rsidRDefault="00F12CF7" w:rsidP="00F12CF7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F12CF7">
        <w:rPr>
          <w:rFonts w:ascii="Arial" w:hAnsi="Arial" w:cs="Arial"/>
          <w:i/>
          <w:sz w:val="24"/>
          <w:szCs w:val="24"/>
        </w:rPr>
        <w:t>13:41 Serwis E Stadion OSiR, Świdnica (30 min)</w:t>
      </w:r>
    </w:p>
    <w:p w14:paraId="5FF203A6" w14:textId="566EACB8" w:rsidR="00F12CF7" w:rsidRPr="00F12CF7" w:rsidRDefault="004F243A" w:rsidP="00F12CF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15:14 OS11</w:t>
      </w:r>
      <w:r w:rsidR="00F12CF7" w:rsidRPr="00F12CF7">
        <w:rPr>
          <w:rFonts w:ascii="Arial" w:hAnsi="Arial" w:cs="Arial"/>
          <w:sz w:val="24"/>
          <w:szCs w:val="24"/>
        </w:rPr>
        <w:t xml:space="preserve"> Ludwikowice – Kamionki (14,1</w:t>
      </w:r>
      <w:r>
        <w:rPr>
          <w:rFonts w:ascii="Arial" w:hAnsi="Arial" w:cs="Arial"/>
          <w:sz w:val="24"/>
          <w:szCs w:val="24"/>
        </w:rPr>
        <w:t>0</w:t>
      </w:r>
      <w:r w:rsidR="00F12CF7" w:rsidRPr="00F12CF7">
        <w:rPr>
          <w:rFonts w:ascii="Arial" w:hAnsi="Arial" w:cs="Arial"/>
          <w:sz w:val="24"/>
          <w:szCs w:val="24"/>
        </w:rPr>
        <w:t xml:space="preserve"> km)</w:t>
      </w:r>
    </w:p>
    <w:p w14:paraId="6282D843" w14:textId="3655F8D1" w:rsidR="00F12CF7" w:rsidRPr="00F12CF7" w:rsidRDefault="004F243A" w:rsidP="00F12CF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15:58 OS12</w:t>
      </w:r>
      <w:r w:rsidR="00F12CF7" w:rsidRPr="00F12CF7">
        <w:rPr>
          <w:rFonts w:ascii="Arial" w:hAnsi="Arial" w:cs="Arial"/>
          <w:sz w:val="24"/>
          <w:szCs w:val="24"/>
        </w:rPr>
        <w:t xml:space="preserve"> Rościszów – Walim (8,45 km)</w:t>
      </w:r>
    </w:p>
    <w:p w14:paraId="50AF5DD4" w14:textId="6EE4EA54" w:rsidR="00F12CF7" w:rsidRPr="00F12CF7" w:rsidRDefault="004F243A" w:rsidP="00F12CF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16:32 OS13</w:t>
      </w:r>
      <w:r w:rsidR="00F12CF7" w:rsidRPr="00F12CF7">
        <w:rPr>
          <w:rFonts w:ascii="Arial" w:hAnsi="Arial" w:cs="Arial"/>
          <w:sz w:val="24"/>
          <w:szCs w:val="24"/>
        </w:rPr>
        <w:t xml:space="preserve"> Dziećmorowice – Świdnica (Power Stage, 12,5</w:t>
      </w:r>
      <w:r>
        <w:rPr>
          <w:rFonts w:ascii="Arial" w:hAnsi="Arial" w:cs="Arial"/>
          <w:sz w:val="24"/>
          <w:szCs w:val="24"/>
        </w:rPr>
        <w:t>0</w:t>
      </w:r>
      <w:r w:rsidR="00F12CF7" w:rsidRPr="00F12CF7">
        <w:rPr>
          <w:rFonts w:ascii="Arial" w:hAnsi="Arial" w:cs="Arial"/>
          <w:sz w:val="24"/>
          <w:szCs w:val="24"/>
        </w:rPr>
        <w:t xml:space="preserve"> km)</w:t>
      </w:r>
    </w:p>
    <w:p w14:paraId="67F7698D" w14:textId="5EFE9066" w:rsidR="00F12CF7" w:rsidRDefault="00F12CF7" w:rsidP="004F243A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F12CF7">
        <w:rPr>
          <w:rFonts w:ascii="Arial" w:hAnsi="Arial" w:cs="Arial"/>
          <w:i/>
          <w:sz w:val="24"/>
          <w:szCs w:val="24"/>
        </w:rPr>
        <w:t>18:00 Ceremonia Mety (Stadion OSiR, Świdnica)</w:t>
      </w:r>
    </w:p>
    <w:sectPr w:rsidR="00F12CF7" w:rsidSect="00BC28C0">
      <w:headerReference w:type="default" r:id="rId8"/>
      <w:footerReference w:type="default" r:id="rId9"/>
      <w:pgSz w:w="11906" w:h="16838"/>
      <w:pgMar w:top="1417" w:right="1417" w:bottom="1417" w:left="1417" w:header="142" w:footer="2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1DFB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D00C" w16cex:dateUtc="2023-03-23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1DFB6E" w16cid:durableId="27C6D0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133232" w14:textId="77777777" w:rsidR="00C129D6" w:rsidRDefault="00C129D6">
      <w:pPr>
        <w:spacing w:after="0" w:line="240" w:lineRule="auto"/>
      </w:pPr>
      <w:r>
        <w:separator/>
      </w:r>
    </w:p>
  </w:endnote>
  <w:endnote w:type="continuationSeparator" w:id="0">
    <w:p w14:paraId="3948F1D5" w14:textId="77777777" w:rsidR="00C129D6" w:rsidRDefault="00C12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68DB8" w14:textId="55A6ABA3" w:rsidR="001D2E94" w:rsidRDefault="006B72BB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29E8453" wp14:editId="3A42C9E1">
          <wp:simplePos x="0" y="0"/>
          <wp:positionH relativeFrom="column">
            <wp:posOffset>-899795</wp:posOffset>
          </wp:positionH>
          <wp:positionV relativeFrom="paragraph">
            <wp:posOffset>-170180</wp:posOffset>
          </wp:positionV>
          <wp:extent cx="7572375" cy="681355"/>
          <wp:effectExtent l="0" t="0" r="9525" b="4445"/>
          <wp:wrapSquare wrapText="bothSides"/>
          <wp:docPr id="3" name="Obraz 3" descr="C:\Users\ibm\Desktop\OGŁOSZENIE PROGRAMU HYUNDAI POLAND RACING SZEJA\newsletter_stopka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m\Desktop\OGŁOSZENIE PROGRAMU HYUNDAI POLAND RACING SZEJA\newsletter_stopka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4" w14:textId="77777777" w:rsidR="00B101E6" w:rsidRDefault="00C129D6" w:rsidP="00B101E6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DD8A22" w14:textId="77777777" w:rsidR="00C129D6" w:rsidRDefault="00C129D6">
      <w:pPr>
        <w:spacing w:after="0" w:line="240" w:lineRule="auto"/>
      </w:pPr>
      <w:r>
        <w:separator/>
      </w:r>
    </w:p>
  </w:footnote>
  <w:footnote w:type="continuationSeparator" w:id="0">
    <w:p w14:paraId="4472FA59" w14:textId="77777777" w:rsidR="00C129D6" w:rsidRDefault="00C12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468C9" w14:textId="782A9128" w:rsidR="001D2E94" w:rsidRDefault="006B72BB">
    <w:pPr>
      <w:pStyle w:val="Nagwek"/>
      <w:rPr>
        <w:ins w:id="1" w:author="ibm" w:date="2023-04-11T16:17:00Z"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797DF9DB" wp14:editId="3C5327D3">
          <wp:simplePos x="0" y="0"/>
          <wp:positionH relativeFrom="column">
            <wp:posOffset>-899795</wp:posOffset>
          </wp:positionH>
          <wp:positionV relativeFrom="paragraph">
            <wp:posOffset>-90170</wp:posOffset>
          </wp:positionV>
          <wp:extent cx="7572375" cy="2208530"/>
          <wp:effectExtent l="0" t="0" r="9525" b="127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sletter-top_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375" cy="2208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3" w14:textId="77777777" w:rsidR="00B101E6" w:rsidRDefault="00C129D6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urczyk Ewelina">
    <w15:presenceInfo w15:providerId="AD" w15:userId="S::nurczyk.e@totalizator.pl::2bbaf3ec-fd9c-4376-be31-46a146c73c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64"/>
    <w:rsid w:val="001D2E94"/>
    <w:rsid w:val="003D736C"/>
    <w:rsid w:val="004F243A"/>
    <w:rsid w:val="00555ECD"/>
    <w:rsid w:val="006B72BB"/>
    <w:rsid w:val="008445BF"/>
    <w:rsid w:val="0086281A"/>
    <w:rsid w:val="008C18D9"/>
    <w:rsid w:val="00A10884"/>
    <w:rsid w:val="00A7033D"/>
    <w:rsid w:val="00C129D6"/>
    <w:rsid w:val="00DA0C64"/>
    <w:rsid w:val="00DC1AFF"/>
    <w:rsid w:val="00DC606C"/>
    <w:rsid w:val="00E23CE0"/>
    <w:rsid w:val="00E321CD"/>
    <w:rsid w:val="00EE3EA9"/>
    <w:rsid w:val="00EE685D"/>
    <w:rsid w:val="00F12CF7"/>
    <w:rsid w:val="00F1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4D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ED68D-A2BB-4D69-8067-D758DEAA5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460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ibm</cp:lastModifiedBy>
  <cp:revision>6</cp:revision>
  <dcterms:created xsi:type="dcterms:W3CDTF">2023-03-23T12:20:00Z</dcterms:created>
  <dcterms:modified xsi:type="dcterms:W3CDTF">2023-04-13T12:20:00Z</dcterms:modified>
</cp:coreProperties>
</file>