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50BD6C0F" w:rsidR="00DA0C64" w:rsidRPr="00815A63" w:rsidRDefault="00DA0C64" w:rsidP="00DA0C6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Ustroń, </w:t>
      </w:r>
      <w:r w:rsidR="001D2E94" w:rsidRPr="001D2E94">
        <w:rPr>
          <w:rFonts w:ascii="Arial" w:hAnsi="Arial" w:cs="Arial"/>
          <w:sz w:val="24"/>
          <w:szCs w:val="24"/>
        </w:rPr>
        <w:t>12.04</w:t>
      </w:r>
      <w:r w:rsidRPr="001D2E9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2023</w:t>
      </w:r>
    </w:p>
    <w:p w14:paraId="0794D369" w14:textId="28493CD0" w:rsidR="00DA0C64" w:rsidRPr="00815A63" w:rsidRDefault="00DA0C64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Szejowie przedstawiają</w:t>
      </w:r>
      <w:r w:rsidR="00F13A36">
        <w:rPr>
          <w:rFonts w:ascii="Arial" w:hAnsi="Arial" w:cs="Arial"/>
          <w:b/>
          <w:sz w:val="34"/>
          <w:szCs w:val="34"/>
        </w:rPr>
        <w:t xml:space="preserve"> swój</w:t>
      </w:r>
      <w:r>
        <w:rPr>
          <w:rFonts w:ascii="Arial" w:hAnsi="Arial" w:cs="Arial"/>
          <w:b/>
          <w:sz w:val="34"/>
          <w:szCs w:val="34"/>
        </w:rPr>
        <w:t xml:space="preserve"> nowy rajdowy projekt</w:t>
      </w:r>
    </w:p>
    <w:p w14:paraId="0794D36A" w14:textId="08ED4BC1" w:rsidR="00DA0C64" w:rsidRDefault="00DA0C64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Nadszedł w końcu dzień, w którym Jarosław i Marcin Szejowie mogą przedstawić swój nowy rajdowy projekt. Nowy sezon Rajdowych Samochodowych Mistrzostw Polski przyniesie zmiany. Od teraz najszybsi bracia w Polsce będą reprezentowali barwy zespołu GK Forge </w:t>
      </w:r>
      <w:r w:rsidR="00E23CE0">
        <w:rPr>
          <w:rFonts w:ascii="Arial" w:hAnsi="Arial" w:cs="Arial"/>
          <w:b/>
          <w:sz w:val="24"/>
          <w:szCs w:val="24"/>
        </w:rPr>
        <w:t xml:space="preserve">LOTTO </w:t>
      </w:r>
      <w:r>
        <w:rPr>
          <w:rFonts w:ascii="Arial" w:hAnsi="Arial" w:cs="Arial"/>
          <w:b/>
          <w:sz w:val="24"/>
          <w:szCs w:val="24"/>
        </w:rPr>
        <w:t xml:space="preserve">Szeja Rally Team, dumnie witając w gronie partnerów Totalizator Sportowy. </w:t>
      </w:r>
    </w:p>
    <w:p w14:paraId="0794D36B" w14:textId="5427D57E" w:rsidR="00DA0C64" w:rsidRDefault="00DA0C64" w:rsidP="00DA0C6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Jarosław oraz Marcin Szejowie z dumą przedstawiają swój nowy, rajdowy projekt. Do grona partnerów zespołu dołączył Totalizator Sportowy</w:t>
      </w:r>
      <w:r w:rsidR="00E35C19">
        <w:rPr>
          <w:rFonts w:ascii="Arial" w:hAnsi="Arial" w:cs="Arial"/>
          <w:sz w:val="24"/>
          <w:szCs w:val="24"/>
        </w:rPr>
        <w:t xml:space="preserve"> – właściciel marki LOTTO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– niezwykle uznana </w:t>
      </w:r>
      <w:r w:rsidR="00DC1AFF">
        <w:rPr>
          <w:rFonts w:ascii="Arial" w:hAnsi="Arial" w:cs="Arial"/>
          <w:sz w:val="24"/>
          <w:szCs w:val="24"/>
        </w:rPr>
        <w:t>firma</w:t>
      </w:r>
      <w:r>
        <w:rPr>
          <w:rFonts w:ascii="Arial" w:hAnsi="Arial" w:cs="Arial"/>
          <w:sz w:val="24"/>
          <w:szCs w:val="24"/>
        </w:rPr>
        <w:t xml:space="preserve">, która </w:t>
      </w:r>
      <w:r w:rsidR="00DC1AFF">
        <w:rPr>
          <w:rFonts w:ascii="Arial" w:hAnsi="Arial" w:cs="Arial"/>
          <w:sz w:val="24"/>
          <w:szCs w:val="24"/>
        </w:rPr>
        <w:t>od ponad 67 lat jest jednym z najważniejszych filarów polskiego sportu</w:t>
      </w:r>
      <w:r>
        <w:rPr>
          <w:rFonts w:ascii="Arial" w:hAnsi="Arial" w:cs="Arial"/>
          <w:sz w:val="24"/>
          <w:szCs w:val="24"/>
        </w:rPr>
        <w:t xml:space="preserve">. Nowy sezon przyniesie zatem spore zmiany. Najszybsi bracia w Polsce będą bowiem startować w barwach nowego zespołu – GK Forge </w:t>
      </w:r>
      <w:r w:rsidR="00555ECD">
        <w:rPr>
          <w:rFonts w:ascii="Arial" w:hAnsi="Arial" w:cs="Arial"/>
          <w:sz w:val="24"/>
          <w:szCs w:val="24"/>
        </w:rPr>
        <w:t xml:space="preserve">LOTTO </w:t>
      </w:r>
      <w:r>
        <w:rPr>
          <w:rFonts w:ascii="Arial" w:hAnsi="Arial" w:cs="Arial"/>
          <w:sz w:val="24"/>
          <w:szCs w:val="24"/>
        </w:rPr>
        <w:t>Szeja Rally Team.</w:t>
      </w:r>
    </w:p>
    <w:p w14:paraId="0794D36C" w14:textId="7891C575" w:rsidR="00DA0C64" w:rsidRDefault="00DA0C64" w:rsidP="00DA0C6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 na sezon 2023 zakłada start we wszystkich siedmiu rundach Rajdowych Samochodowych Mistrzostw Polski. Począwszy od Rajdu Świdnickiego w drugiej połowie kwietnia, przez szutrową część sezonu – Rajd Polski oraz Rajd Podlaski, powrót na asfalty na Rajdzie Małopolskim oraz Rajdzie Rzeszowskim, aż po śląski finał cyklu RSMP, czyli Rajd Śląska oraz domowy rajd braci Szejów – Rajd Wisły. Załoga GK Forge </w:t>
      </w:r>
      <w:r w:rsidR="008445BF">
        <w:rPr>
          <w:rFonts w:ascii="Arial" w:hAnsi="Arial" w:cs="Arial"/>
          <w:sz w:val="24"/>
          <w:szCs w:val="24"/>
        </w:rPr>
        <w:t xml:space="preserve">LOTTO </w:t>
      </w:r>
      <w:r>
        <w:rPr>
          <w:rFonts w:ascii="Arial" w:hAnsi="Arial" w:cs="Arial"/>
          <w:sz w:val="24"/>
          <w:szCs w:val="24"/>
        </w:rPr>
        <w:t>Szeja Rally Team zakłada walkę o podium w poszczególnych rundach oraz w całym sezonie mistrzostw kraju.</w:t>
      </w:r>
    </w:p>
    <w:p w14:paraId="0794D36D" w14:textId="0B51233A" w:rsidR="00DA0C64" w:rsidRPr="00C57E3A" w:rsidRDefault="00DA0C64" w:rsidP="00DA0C6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Szejowie </w:t>
      </w:r>
      <w:r w:rsidR="00A10884">
        <w:rPr>
          <w:rFonts w:ascii="Arial" w:hAnsi="Arial" w:cs="Arial"/>
          <w:sz w:val="24"/>
          <w:szCs w:val="24"/>
        </w:rPr>
        <w:t xml:space="preserve">zamierzają kontynuować również akcję w zakresie społecznej odpowiedzialności biznesu, czyli </w:t>
      </w:r>
      <w:r w:rsidR="00F13A36">
        <w:rPr>
          <w:rFonts w:ascii="Arial" w:hAnsi="Arial" w:cs="Arial"/>
          <w:sz w:val="24"/>
          <w:szCs w:val="24"/>
        </w:rPr>
        <w:t xml:space="preserve">projekt </w:t>
      </w:r>
      <w:r w:rsidR="00A10884">
        <w:rPr>
          <w:rFonts w:ascii="Arial" w:hAnsi="Arial" w:cs="Arial"/>
          <w:sz w:val="24"/>
          <w:szCs w:val="24"/>
        </w:rPr>
        <w:t xml:space="preserve">„Katowice Motorem Bezpieczeństwa Śląska”. Akcja współtworzona jest z Miastem Katowice, Komendą Wojewódzką Policji w Katowicach, Polskim Związkiem Motorowym oraz partnerami zespołu GK Forge </w:t>
      </w:r>
      <w:r w:rsidR="008445BF">
        <w:rPr>
          <w:rFonts w:ascii="Arial" w:hAnsi="Arial" w:cs="Arial"/>
          <w:sz w:val="24"/>
          <w:szCs w:val="24"/>
        </w:rPr>
        <w:t xml:space="preserve">LOTTO </w:t>
      </w:r>
      <w:r w:rsidR="00A10884">
        <w:rPr>
          <w:rFonts w:ascii="Arial" w:hAnsi="Arial" w:cs="Arial"/>
          <w:sz w:val="24"/>
          <w:szCs w:val="24"/>
        </w:rPr>
        <w:t>Szeja Rally Team. Program zakłada szereg działań na rzecz poprawy bezpieczeństwa na polskich drogach, a pierwsze spotkania w roku 2023 są już za członkami zespołu.</w:t>
      </w:r>
    </w:p>
    <w:p w14:paraId="0794D36E" w14:textId="42C11627" w:rsidR="00EE3EA9" w:rsidRPr="00F13A36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10884">
        <w:rPr>
          <w:rFonts w:ascii="Arial" w:hAnsi="Arial" w:cs="Arial"/>
          <w:sz w:val="24"/>
          <w:szCs w:val="24"/>
        </w:rPr>
        <w:t xml:space="preserve"> </w:t>
      </w:r>
      <w:r w:rsidR="00A10884" w:rsidRPr="00F13A36">
        <w:rPr>
          <w:rFonts w:ascii="Arial" w:hAnsi="Arial" w:cs="Arial"/>
          <w:i/>
          <w:sz w:val="24"/>
          <w:szCs w:val="24"/>
        </w:rPr>
        <w:t xml:space="preserve">Jestem niezmiernie szczęśliwy mogąc powitać na pokładzie </w:t>
      </w:r>
      <w:r w:rsidR="00F13A36" w:rsidRPr="00F13A36">
        <w:rPr>
          <w:rFonts w:ascii="Arial" w:hAnsi="Arial" w:cs="Arial"/>
          <w:i/>
          <w:sz w:val="24"/>
          <w:szCs w:val="24"/>
        </w:rPr>
        <w:t xml:space="preserve">naszego zespołu </w:t>
      </w:r>
      <w:r w:rsidR="00A10884" w:rsidRPr="00F13A36">
        <w:rPr>
          <w:rFonts w:ascii="Arial" w:hAnsi="Arial" w:cs="Arial"/>
          <w:i/>
          <w:sz w:val="24"/>
          <w:szCs w:val="24"/>
        </w:rPr>
        <w:t>Totalizator Sportowy. W tym roku rozpoczynamy nowy, niezwykle obiecujący projekt. Będziemy startować w barwach</w:t>
      </w:r>
      <w:r w:rsidR="00F13A36" w:rsidRPr="00F13A36">
        <w:rPr>
          <w:rFonts w:ascii="Arial" w:hAnsi="Arial" w:cs="Arial"/>
          <w:i/>
          <w:sz w:val="24"/>
          <w:szCs w:val="24"/>
        </w:rPr>
        <w:t xml:space="preserve"> zespołu</w:t>
      </w:r>
      <w:r w:rsidR="00A10884" w:rsidRPr="00F13A36">
        <w:rPr>
          <w:rFonts w:ascii="Arial" w:hAnsi="Arial" w:cs="Arial"/>
          <w:i/>
          <w:sz w:val="24"/>
          <w:szCs w:val="24"/>
        </w:rPr>
        <w:t xml:space="preserve"> GK Forge </w:t>
      </w:r>
      <w:r w:rsidR="008445BF">
        <w:rPr>
          <w:rFonts w:ascii="Arial" w:hAnsi="Arial" w:cs="Arial"/>
          <w:i/>
          <w:sz w:val="24"/>
          <w:szCs w:val="24"/>
        </w:rPr>
        <w:t>LOTTO</w:t>
      </w:r>
      <w:r w:rsidR="008445BF" w:rsidRPr="00F13A36">
        <w:rPr>
          <w:rFonts w:ascii="Arial" w:hAnsi="Arial" w:cs="Arial"/>
          <w:i/>
          <w:sz w:val="24"/>
          <w:szCs w:val="24"/>
        </w:rPr>
        <w:t xml:space="preserve"> </w:t>
      </w:r>
      <w:r w:rsidR="00A10884" w:rsidRPr="00F13A36">
        <w:rPr>
          <w:rFonts w:ascii="Arial" w:hAnsi="Arial" w:cs="Arial"/>
          <w:i/>
          <w:sz w:val="24"/>
          <w:szCs w:val="24"/>
        </w:rPr>
        <w:t xml:space="preserve">Szeja Rally Team. Chciałbym w tym miejscu podziękować wszystkim partnerom. Tym, którzy już wcześniej z nami byli za nieustające zaufanie i tym, którzy dołączają do nas w tym sezonie – za to, że ten kredyt zaufania nam udzielili. To właśnie dzięki naszym fantastycznym partnerom możemy spełniać nasze marzenia i ścigać się również dla was – dla naszych znakomitych kibiców. Do zobaczenia na odcinkach specjalnych! </w:t>
      </w:r>
    </w:p>
    <w:sectPr w:rsidR="00EE3EA9" w:rsidRPr="00F13A36" w:rsidSect="00BC28C0">
      <w:headerReference w:type="default" r:id="rId8"/>
      <w:footerReference w:type="default" r:id="rId9"/>
      <w:pgSz w:w="11906" w:h="16838"/>
      <w:pgMar w:top="1417" w:right="1417" w:bottom="1417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25FCA" w14:textId="77777777" w:rsidR="00D97929" w:rsidRDefault="00D97929">
      <w:pPr>
        <w:spacing w:after="0" w:line="240" w:lineRule="auto"/>
      </w:pPr>
      <w:r>
        <w:separator/>
      </w:r>
    </w:p>
  </w:endnote>
  <w:endnote w:type="continuationSeparator" w:id="0">
    <w:p w14:paraId="513BA446" w14:textId="77777777" w:rsidR="00D97929" w:rsidRDefault="00D9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68DB8" w14:textId="33986A5D" w:rsidR="001D2E94" w:rsidRDefault="00947EF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CF7CA27" wp14:editId="4644282B">
          <wp:simplePos x="0" y="0"/>
          <wp:positionH relativeFrom="column">
            <wp:posOffset>-899795</wp:posOffset>
          </wp:positionH>
          <wp:positionV relativeFrom="paragraph">
            <wp:posOffset>-179705</wp:posOffset>
          </wp:positionV>
          <wp:extent cx="7572375" cy="681355"/>
          <wp:effectExtent l="0" t="0" r="9525" b="4445"/>
          <wp:wrapSquare wrapText="bothSides"/>
          <wp:docPr id="3" name="Obraz 3" descr="C:\Users\ibm\Desktop\OGŁOSZENIE PROGRAMU HYUNDAI POLAND RACING SZEJA\newsletter_stopka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newsletter_stopka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D97929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32770" w14:textId="77777777" w:rsidR="00D97929" w:rsidRDefault="00D97929">
      <w:pPr>
        <w:spacing w:after="0" w:line="240" w:lineRule="auto"/>
      </w:pPr>
      <w:r>
        <w:separator/>
      </w:r>
    </w:p>
  </w:footnote>
  <w:footnote w:type="continuationSeparator" w:id="0">
    <w:p w14:paraId="05E46BDA" w14:textId="77777777" w:rsidR="00D97929" w:rsidRDefault="00D9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468C9" w14:textId="327D9C51" w:rsidR="001D2E94" w:rsidRDefault="00947EF1">
    <w:pPr>
      <w:pStyle w:val="Nagwek"/>
      <w:rPr>
        <w:ins w:id="1" w:author="ibm" w:date="2023-04-11T16:17:00Z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10EBBCD" wp14:editId="6C4F380F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D97929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B309D"/>
    <w:rsid w:val="001D2E94"/>
    <w:rsid w:val="00555ECD"/>
    <w:rsid w:val="008445BF"/>
    <w:rsid w:val="0086281A"/>
    <w:rsid w:val="00947EF1"/>
    <w:rsid w:val="00A10884"/>
    <w:rsid w:val="00A7033D"/>
    <w:rsid w:val="00D97929"/>
    <w:rsid w:val="00DA0C64"/>
    <w:rsid w:val="00DC1AFF"/>
    <w:rsid w:val="00DC606C"/>
    <w:rsid w:val="00E23CE0"/>
    <w:rsid w:val="00E321CD"/>
    <w:rsid w:val="00E35C19"/>
    <w:rsid w:val="00EE3EA9"/>
    <w:rsid w:val="00F1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8CD82-EE72-4491-8C66-9914578F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5</cp:revision>
  <dcterms:created xsi:type="dcterms:W3CDTF">2023-03-23T12:20:00Z</dcterms:created>
  <dcterms:modified xsi:type="dcterms:W3CDTF">2023-04-12T13:26:00Z</dcterms:modified>
</cp:coreProperties>
</file>